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182" w:rsidRPr="00B133A6" w:rsidRDefault="00383182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5:00Z">
        <w:r w:rsidRPr="00B133A6" w:rsidDel="00377653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5:00Z">
        <w:r w:rsidR="00377653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377653" w:rsidRPr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nr 3</w:t>
      </w:r>
      <w:del w:id="6" w:author="uzytkownik" w:date="2021-04-20T10:00:00Z">
        <w:r w:rsidRPr="00B133A6" w:rsidDel="00841DF3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A</w:delText>
        </w:r>
      </w:del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8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 S</w:t>
      </w:r>
      <w:del w:id="9" w:author="uzytkownik" w:date="2021-02-05T10:21:00Z">
        <w:r w:rsidRPr="00B133A6" w:rsidDel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0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  <w:tblPrChange w:id="12" w:author="uzytkownik" w:date="2021-02-05T10:22:00Z"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1242"/>
        <w:tblGridChange w:id="13">
          <w:tblGrid>
            <w:gridCol w:w="1951"/>
          </w:tblGrid>
        </w:tblGridChange>
      </w:tblGrid>
      <w:tr w:rsidR="00383182" w:rsidRPr="00B133A6" w:rsidTr="00B133A6">
        <w:trPr>
          <w:trHeight w:val="121"/>
          <w:trPrChange w:id="14" w:author="uzytkownik" w:date="2021-02-05T10:22:00Z">
            <w:trPr>
              <w:trHeight w:val="121"/>
            </w:trPr>
          </w:trPrChange>
        </w:trPr>
        <w:tc>
          <w:tcPr>
            <w:tcW w:w="1242" w:type="dxa"/>
            <w:tcPrChange w:id="15" w:author="uzytkownik" w:date="2021-02-05T10:22:00Z">
              <w:tcPr>
                <w:tcW w:w="1951" w:type="dxa"/>
              </w:tcPr>
            </w:tcPrChange>
          </w:tcPr>
          <w:p w:rsidR="00383182" w:rsidRPr="00B133A6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6" w:author="uzytkownik" w:date="2021-02-05T10:21:00Z">
                  <w:rPr/>
                </w:rPrChange>
              </w:rPr>
            </w:pPr>
            <w:r w:rsidRPr="00B133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rPrChange w:id="17" w:author="uzytkownik" w:date="2021-02-05T10:21:00Z">
                  <w:rPr>
                    <w:rFonts w:cs="Arial"/>
                    <w:b/>
                    <w:color w:val="000000" w:themeColor="text1"/>
                    <w:szCs w:val="20"/>
                  </w:rPr>
                </w:rPrChange>
              </w:rPr>
              <w:t xml:space="preserve"> </w:t>
            </w:r>
            <w:del w:id="18" w:author="uzytkownik" w:date="2021-02-05T10:20:00Z">
              <w:r w:rsidRPr="00B133A6" w:rsidDel="00B133A6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9" w:author="uzytkownik" w:date="2021-02-05T10:21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>BD.271.II.2.2021</w:delText>
              </w:r>
            </w:del>
          </w:p>
        </w:tc>
      </w:tr>
      <w:tr w:rsidR="00383182" w:rsidRPr="00B133A6" w:rsidTr="00B133A6">
        <w:trPr>
          <w:trHeight w:val="261"/>
          <w:trPrChange w:id="20" w:author="uzytkownik" w:date="2021-02-05T10:22:00Z">
            <w:trPr>
              <w:trHeight w:val="261"/>
            </w:trPr>
          </w:trPrChange>
        </w:trPr>
        <w:tc>
          <w:tcPr>
            <w:tcW w:w="1242" w:type="dxa"/>
            <w:tcPrChange w:id="21" w:author="uzytkownik" w:date="2021-02-05T10:22:00Z">
              <w:tcPr>
                <w:tcW w:w="1951" w:type="dxa"/>
              </w:tcPr>
            </w:tcPrChange>
          </w:tcPr>
          <w:p w:rsidR="00383182" w:rsidRPr="00B133A6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  <w:rPrChange w:id="22" w:author="uzytkownik" w:date="2021-02-05T10:21:00Z">
                  <w:rPr>
                    <w:rFonts w:cs="Arial"/>
                    <w:b/>
                    <w:szCs w:val="20"/>
                  </w:rPr>
                </w:rPrChange>
              </w:rPr>
            </w:pPr>
          </w:p>
        </w:tc>
      </w:tr>
    </w:tbl>
    <w:p w:rsidR="00202A79" w:rsidRPr="00B133A6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4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ab/>
      </w:r>
    </w:p>
    <w:p w:rsidR="00D00E7D" w:rsidRPr="00B133A6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5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6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383182" w:rsidRPr="00B133A6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7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00E7D" w:rsidRPr="00B133A6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8" w:author="uzytkownik" w:date="2021-02-05T10:21:00Z">
            <w:rPr>
              <w:b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9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Gmina </w:t>
      </w:r>
      <w:del w:id="30" w:author="uzytkownik" w:date="2021-02-05T10:20:00Z">
        <w:r w:rsidR="00383182" w:rsidRPr="00B133A6" w:rsidDel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1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32" w:author="uzytkownik" w:date="2021-02-05T10:20:00Z">
        <w:r w:rsidR="00B133A6" w:rsidRPr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3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00E7D" w:rsidRPr="00B133A6" w:rsidRDefault="00512E22" w:rsidP="007079D5">
      <w:pPr>
        <w:tabs>
          <w:tab w:val="left" w:pos="3828"/>
        </w:tabs>
        <w:spacing w:line="240" w:lineRule="auto"/>
        <w:ind w:left="5245"/>
        <w:rPr>
          <w:ins w:id="34" w:author="uzytkownik" w:date="2021-02-05T10:20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5" w:author="uzytkownik" w:date="2021-02-05T10:21:00Z">
            <w:rPr>
              <w:ins w:id="36" w:author="uzytkownik" w:date="2021-02-05T10:20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37" w:author="uzytkownik" w:date="2021-02-05T10:20:00Z">
        <w:r w:rsidRPr="00B133A6" w:rsidDel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8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</w:delText>
        </w:r>
        <w:r w:rsidR="00383182" w:rsidRPr="00B133A6" w:rsidDel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9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35 Witonia</w:delText>
        </w:r>
      </w:del>
      <w:ins w:id="40" w:author="uzytkownik" w:date="2021-02-05T10:20:00Z">
        <w:r w:rsidR="00B133A6"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38-450 Dukla</w:t>
        </w:r>
      </w:ins>
    </w:p>
    <w:p w:rsidR="00B133A6" w:rsidRPr="00B133A6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42" w:author="uzytkownik" w:date="2021-02-05T10:21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43" w:author="uzytkownik" w:date="2021-02-05T10:21:00Z">
        <w:r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4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5" w:author="uzytkownik" w:date="2021-02-05T10:20:00Z">
        <w:r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6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l. Trakt Węgierski 11</w:t>
        </w:r>
      </w:ins>
    </w:p>
    <w:p w:rsidR="00C4103F" w:rsidRPr="00B133A6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  <w:rPrChange w:id="47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48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="002A0864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49" w:author="uzytkownik" w:date="2021-02-05T10:21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="007936D6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0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7118F0" w:rsidRPr="00B133A6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5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56326" w:rsidRPr="00B133A6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5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7118F0" w:rsidRPr="00B133A6" w:rsidRDefault="007118F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55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56" w:author="uzytkownik" w:date="2021-02-05T10:23:00Z">
          <w:pPr>
            <w:ind w:right="5953"/>
          </w:pPr>
        </w:pPrChange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</w:t>
      </w:r>
      <w:r w:rsidR="00BB0C3C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, w zależności od podmiotu: NIP/PESEL, 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KRS/CEiDG)</w:t>
      </w:r>
    </w:p>
    <w:p w:rsidR="007118F0" w:rsidRPr="00B133A6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0" w:author="uzytkownik" w:date="2021-02-05T10:21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1" w:author="uzytkownik" w:date="2021-02-05T10:21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C4103F" w:rsidRPr="00B133A6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2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63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346890" w:rsidRPr="00B133A6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4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65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B34079" w:rsidRPr="00B133A6" w:rsidRDefault="007936D6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66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pPrChange w:id="67" w:author="uzytkownik" w:date="2021-02-05T10:25:00Z">
          <w:pPr>
            <w:ind w:right="5953"/>
          </w:pPr>
        </w:pPrChange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6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</w:t>
      </w:r>
      <w:del w:id="69" w:author="uzytkownik" w:date="2021-02-05T10:25:00Z">
        <w:r w:rsidRPr="00B133A6" w:rsidDel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70" w:author="uzytkownik" w:date="2021-02-05T10:21:00Z">
              <w:rPr>
                <w:rFonts w:cs="Arial"/>
                <w:i/>
                <w:color w:val="000000" w:themeColor="text1"/>
                <w:sz w:val="16"/>
                <w:szCs w:val="16"/>
              </w:rPr>
            </w:rPrChange>
          </w:rPr>
          <w:delText xml:space="preserve"> </w:delText>
        </w:r>
      </w:del>
      <w:ins w:id="71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2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n</w:t>
      </w:r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azwisko, </w:t>
      </w:r>
      <w:del w:id="74" w:author="uzytkownik" w:date="2021-02-05T10:25:00Z">
        <w:r w:rsidR="00825A09" w:rsidRPr="00B133A6" w:rsidDel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75" w:author="uzytkownik" w:date="2021-02-05T10:21:00Z">
              <w:rPr>
                <w:rFonts w:cs="Arial"/>
                <w:i/>
                <w:color w:val="000000" w:themeColor="text1"/>
                <w:sz w:val="16"/>
                <w:szCs w:val="16"/>
              </w:rPr>
            </w:rPrChange>
          </w:rPr>
          <w:delText>s</w:delText>
        </w:r>
      </w:del>
      <w:ins w:id="76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>s</w:t>
        </w:r>
      </w:ins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tanowisko/podstawa do  reprezentacji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)</w:t>
      </w:r>
    </w:p>
    <w:p w:rsidR="00262D61" w:rsidRPr="00B133A6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9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0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6F0034" w:rsidRPr="00B133A6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  <w:rPrChange w:id="8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2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DOTYCZĄCE SPEŁNIANIA WARUNKÓW UDZIAŁU W </w:t>
      </w:r>
      <w:r w:rsidR="00E65685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3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POSTĘPOWANIU </w:t>
      </w:r>
    </w:p>
    <w:p w:rsidR="004C4854" w:rsidRPr="00B133A6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  <w:rPrChange w:id="8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D409DE" w:rsidRPr="00B133A6" w:rsidRDefault="001F027E">
      <w:pPr>
        <w:rPr>
          <w:rFonts w:ascii="Times New Roman" w:hAnsi="Times New Roman" w:cs="Times New Roman"/>
          <w:b/>
          <w:sz w:val="24"/>
          <w:szCs w:val="24"/>
          <w:rPrChange w:id="85" w:author="uzytkownik" w:date="2021-02-05T10:21:00Z">
            <w:rPr>
              <w:b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 potrzeby postę</w:t>
      </w:r>
      <w:r w:rsidR="008D048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powania o udzielenie </w:t>
      </w:r>
      <w:r w:rsidR="007936D6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zamówienia publicznego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070D33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9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</w:t>
      </w:r>
      <w:ins w:id="91" w:author="uzytkownik" w:date="2021-06-09T13:18:00Z">
        <w:r w:rsidR="00FC6BF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ins w:id="92" w:author="uzytkownik" w:date="2022-12-08T08:44:00Z">
        <w:r w:rsidR="00C714C4" w:rsidRPr="00C714C4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 xml:space="preserve"> </w:t>
        </w:r>
      </w:ins>
      <w:ins w:id="93" w:author="uzytkownik" w:date="2023-02-20T09:19:00Z">
        <w:r w:rsidR="00882A71">
          <w:rPr>
            <w:rFonts w:ascii="Times New Roman" w:hAnsi="Times New Roman"/>
            <w:b/>
            <w:sz w:val="24"/>
          </w:rPr>
          <w:t xml:space="preserve">Przebudowa i zmiana </w:t>
        </w:r>
      </w:ins>
      <w:ins w:id="94" w:author="Maria Chlap" w:date="2023-06-02T11:33:00Z">
        <w:r w:rsidR="009F142E" w:rsidRPr="009F142E">
          <w:rPr>
            <w:rFonts w:ascii="Times New Roman" w:eastAsia="Times New Roman" w:hAnsi="Times New Roman" w:cs="Times New Roman"/>
            <w:b/>
            <w:sz w:val="24"/>
            <w:szCs w:val="24"/>
            <w:lang w:eastAsia="pl-PL"/>
          </w:rPr>
          <w:t>Budowa nowego boiska wielofunkcyjnego wraz z zadaszeniem o stałej konstrukcji przy Szkole Podstawowej przy ul. Armii Krajowej 1A w Dukli</w:t>
        </w:r>
      </w:ins>
      <w:bookmarkStart w:id="95" w:name="_GoBack"/>
      <w:bookmarkEnd w:id="95"/>
      <w:ins w:id="96" w:author="uzytkownik" w:date="2023-02-20T09:19:00Z">
        <w:del w:id="97" w:author="Maria Chlap" w:date="2023-05-19T08:14:00Z">
          <w:r w:rsidR="00882A71" w:rsidDel="00934E02">
            <w:rPr>
              <w:rFonts w:ascii="Times New Roman" w:hAnsi="Times New Roman"/>
              <w:b/>
              <w:sz w:val="24"/>
            </w:rPr>
            <w:delText>sposobu użytkowania części pomieszczeń Szkoły Podstawowej przy ul. Kościuszki 13                           w Dukli na Przedszkole Gminne na działkach nr ewid. 192 i 240/1                                                      w miejscowości Dukla</w:delText>
          </w:r>
        </w:del>
      </w:ins>
      <w:del w:id="98" w:author="uzytkownik" w:date="2023-02-20T09:19:00Z">
        <w:r w:rsidR="00383182" w:rsidRPr="00882A71" w:rsidDel="00882A71">
          <w:rPr>
            <w:rFonts w:ascii="Times New Roman" w:hAnsi="Times New Roman" w:cs="Times New Roman"/>
            <w:b/>
            <w:sz w:val="24"/>
            <w:szCs w:val="24"/>
            <w:rPrChange w:id="99" w:author="uzytkownik" w:date="2023-02-20T09:19:00Z">
              <w:rPr>
                <w:b/>
                <w:szCs w:val="20"/>
              </w:rPr>
            </w:rPrChange>
          </w:rPr>
          <w:delText xml:space="preserve"> </w:delText>
        </w:r>
      </w:del>
      <w:del w:id="100" w:author="uzytkownik" w:date="2021-02-05T10:21:00Z">
        <w:r w:rsidR="00383182" w:rsidRPr="00882A71" w:rsidDel="00B133A6">
          <w:rPr>
            <w:rFonts w:ascii="Times New Roman" w:hAnsi="Times New Roman" w:cs="Times New Roman"/>
            <w:b/>
            <w:sz w:val="24"/>
            <w:szCs w:val="24"/>
            <w:rPrChange w:id="101" w:author="uzytkownik" w:date="2023-02-20T09:19:00Z">
              <w:rPr>
                <w:b/>
                <w:szCs w:val="20"/>
              </w:rPr>
            </w:rPrChange>
          </w:rPr>
          <w:delText>rozbudowę i przebudowę drogi gminnej Nr 104310</w:delText>
        </w:r>
        <w:r w:rsidR="00BD20C3" w:rsidRPr="00882A71" w:rsidDel="00B133A6">
          <w:rPr>
            <w:rFonts w:ascii="Times New Roman" w:hAnsi="Times New Roman" w:cs="Times New Roman"/>
            <w:b/>
            <w:sz w:val="24"/>
            <w:szCs w:val="24"/>
            <w:rPrChange w:id="102" w:author="uzytkownik" w:date="2023-02-20T09:19:00Z">
              <w:rPr>
                <w:b/>
                <w:szCs w:val="20"/>
              </w:rPr>
            </w:rPrChange>
          </w:rPr>
          <w:delText>E</w:delText>
        </w:r>
        <w:r w:rsidR="00383182" w:rsidRPr="00882A71" w:rsidDel="00B133A6">
          <w:rPr>
            <w:rFonts w:ascii="Times New Roman" w:hAnsi="Times New Roman" w:cs="Times New Roman"/>
            <w:b/>
            <w:sz w:val="24"/>
            <w:szCs w:val="24"/>
            <w:rPrChange w:id="103" w:author="uzytkownik" w:date="2023-02-20T09:19:00Z">
              <w:rPr>
                <w:b/>
                <w:szCs w:val="20"/>
              </w:rPr>
            </w:rPrChange>
          </w:rPr>
          <w:delText xml:space="preserve">  w miejscowo</w:delText>
        </w:r>
        <w:r w:rsidR="00383182" w:rsidRPr="00882A71" w:rsidDel="00B133A6">
          <w:rPr>
            <w:rFonts w:ascii="Times New Roman" w:eastAsia="Arial,Bold" w:hAnsi="Times New Roman" w:cs="Times New Roman" w:hint="eastAsia"/>
            <w:b/>
            <w:sz w:val="24"/>
            <w:szCs w:val="24"/>
            <w:rPrChange w:id="104" w:author="uzytkownik" w:date="2023-02-20T09:19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="00383182" w:rsidRPr="00882A71" w:rsidDel="00B133A6">
          <w:rPr>
            <w:rFonts w:ascii="Times New Roman" w:hAnsi="Times New Roman" w:cs="Times New Roman"/>
            <w:b/>
            <w:sz w:val="24"/>
            <w:szCs w:val="24"/>
            <w:rPrChange w:id="105" w:author="uzytkownik" w:date="2023-02-20T09:19:00Z">
              <w:rPr>
                <w:b/>
                <w:szCs w:val="20"/>
              </w:rPr>
            </w:rPrChange>
          </w:rPr>
          <w:delText>ci Michały, gmina Witonia</w:delText>
        </w:r>
        <w:r w:rsidR="00383182" w:rsidRPr="00882A71" w:rsidDel="00B133A6">
          <w:rPr>
            <w:rFonts w:ascii="Times New Roman" w:hAnsi="Times New Roman" w:cs="Times New Roman"/>
            <w:bCs/>
            <w:sz w:val="24"/>
            <w:szCs w:val="24"/>
            <w:rPrChange w:id="106" w:author="uzytkownik" w:date="2023-02-20T09:19:00Z">
              <w:rPr>
                <w:rFonts w:cs="Arial"/>
                <w:bCs/>
                <w:szCs w:val="20"/>
              </w:rPr>
            </w:rPrChange>
          </w:rPr>
          <w:delText xml:space="preserve"> - </w:delText>
        </w:r>
      </w:del>
      <w:ins w:id="107" w:author="uzytkownik" w:date="2021-04-16T10:51:00Z">
        <w:r w:rsidR="00A80DF8" w:rsidRPr="00882A71">
          <w:rPr>
            <w:rFonts w:ascii="Times New Roman" w:hAnsi="Times New Roman"/>
            <w:b/>
            <w:sz w:val="24"/>
          </w:rPr>
          <w:t>,</w:t>
        </w:r>
        <w:r w:rsidR="00A80DF8">
          <w:rPr>
            <w:rFonts w:ascii="Times New Roman" w:hAnsi="Times New Roman"/>
            <w:b/>
            <w:sz w:val="24"/>
          </w:rPr>
          <w:t xml:space="preserve"> </w:t>
        </w:r>
      </w:ins>
      <w:del w:id="108" w:author="uzytkownik" w:date="2021-02-05T10:21:00Z">
        <w:r w:rsidR="000431DE" w:rsidRPr="00B133A6" w:rsidDel="00B133A6">
          <w:rPr>
            <w:rFonts w:ascii="Times New Roman" w:hAnsi="Times New Roman" w:cs="Times New Roman"/>
            <w:bCs/>
            <w:sz w:val="24"/>
            <w:szCs w:val="24"/>
            <w:rPrChange w:id="109" w:author="uzytkownik" w:date="2021-02-05T10:21:00Z">
              <w:rPr>
                <w:rFonts w:cs="Arial"/>
                <w:bCs/>
                <w:szCs w:val="20"/>
              </w:rPr>
            </w:rPrChange>
          </w:rPr>
          <w:delText xml:space="preserve"> </w:delText>
        </w:r>
      </w:del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oświa</w:t>
      </w:r>
      <w:r w:rsidR="00825A09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dczam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co</w:t>
      </w:r>
      <w:r w:rsidR="001B0C2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następuje</w:t>
      </w:r>
      <w:r w:rsidR="008D048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:</w:t>
      </w:r>
    </w:p>
    <w:p w:rsidR="0010656E" w:rsidRPr="00B133A6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  <w:rPrChange w:id="11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255142" w:rsidRPr="00B133A6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9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20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INFORMACJA DOTYCZĄCA WYKONAWCY</w:t>
      </w:r>
      <w:r w:rsidR="00E31C06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21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025C8D" w:rsidRPr="00B133A6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  <w:rPrChange w:id="12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Oświadczam,</w:t>
      </w:r>
      <w:r w:rsidR="0031341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że spełniam warunki udziału w postępowaniu określone przez </w:t>
      </w:r>
      <w:del w:id="125" w:author="uzytkownik" w:date="2021-02-05T10:22:00Z">
        <w:r w:rsidR="00313417" w:rsidRPr="00B133A6" w:rsidDel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26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zamawiającego </w:delText>
        </w:r>
      </w:del>
      <w:ins w:id="127" w:author="uzytkownik" w:date="2021-02-05T10:22:00Z"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>Z</w:t>
        </w:r>
        <w:r w:rsidR="00B133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28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>amawiającego</w:t>
        </w:r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                      </w:t>
        </w:r>
        <w:r w:rsidR="00B133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29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 xml:space="preserve"> </w:t>
        </w:r>
      </w:ins>
      <w:r w:rsidR="0031341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przedmiotowym postępowaniu.</w:t>
      </w:r>
    </w:p>
    <w:p w:rsidR="0010656E" w:rsidRPr="00B133A6" w:rsidDel="00B133A6" w:rsidRDefault="0010656E" w:rsidP="00025C8D">
      <w:pPr>
        <w:rPr>
          <w:del w:id="132" w:author="uzytkownik" w:date="2021-02-05T10:23:00Z"/>
          <w:rFonts w:ascii="Times New Roman" w:hAnsi="Times New Roman" w:cs="Times New Roman"/>
          <w:color w:val="000000" w:themeColor="text1"/>
          <w:sz w:val="24"/>
          <w:szCs w:val="24"/>
          <w:rPrChange w:id="133" w:author="uzytkownik" w:date="2021-02-05T10:21:00Z">
            <w:rPr>
              <w:del w:id="134" w:author="uzytkownik" w:date="2021-02-05T10:23:00Z"/>
              <w:rFonts w:cs="Arial"/>
              <w:color w:val="000000" w:themeColor="text1"/>
              <w:szCs w:val="20"/>
            </w:rPr>
          </w:rPrChange>
        </w:rPr>
      </w:pPr>
    </w:p>
    <w:p w:rsidR="00C5641C" w:rsidRPr="00B133A6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  <w:rPrChange w:id="13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025C8D" w:rsidRPr="00B133A6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3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025C8D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38" w:author="uzytkownik" w:date="2021-02-05T10:21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="00025C8D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025C8D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r.</w:t>
      </w:r>
      <w:r w:rsidR="00441068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441068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025C8D" w:rsidRPr="00B133A6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4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5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6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</w:r>
      <w:r w:rsidR="00025C8D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7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(podpis)</w:t>
      </w:r>
    </w:p>
    <w:p w:rsidR="0006024D" w:rsidRPr="00B133A6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8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</w:p>
    <w:p w:rsidR="00A24C2D" w:rsidRPr="00B133A6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  <w:rPrChange w:id="149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50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INFORMACJA W ZWIĄ</w:t>
      </w:r>
      <w:r w:rsidR="00E022A1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51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ZKU Z POLEGANIEM NA ZASOBACH</w:t>
      </w: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52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 xml:space="preserve"> INNYCH PODMIOTÓW</w:t>
      </w:r>
      <w:r w:rsidR="00B15FD3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53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:</w:t>
      </w:r>
    </w:p>
    <w:p w:rsidR="001B2010" w:rsidRPr="00B133A6" w:rsidRDefault="00E022A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15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pPrChange w:id="155" w:author="uzytkownik" w:date="2021-02-05T10:24:00Z">
          <w:pPr>
            <w:tabs>
              <w:tab w:val="left" w:leader="dot" w:pos="9638"/>
            </w:tabs>
          </w:pPr>
        </w:pPrChange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5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Oświadczam, że w celu wykazania spełniania warunków udziału w postępowaniu, określonych przez </w:t>
      </w:r>
      <w:del w:id="157" w:author="uzytkownik" w:date="2021-02-05T10:24:00Z">
        <w:r w:rsidRPr="00B133A6" w:rsidDel="00F137A6">
          <w:rPr>
            <w:rFonts w:ascii="Times New Roman" w:hAnsi="Times New Roman" w:cs="Times New Roman"/>
            <w:color w:val="000000" w:themeColor="text1"/>
            <w:sz w:val="24"/>
            <w:szCs w:val="24"/>
            <w:rPrChange w:id="158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zamawiającego </w:delText>
        </w:r>
      </w:del>
      <w:ins w:id="159" w:author="uzytkownik" w:date="2021-02-05T10:24:00Z">
        <w:r w:rsidR="00F137A6">
          <w:rPr>
            <w:rFonts w:ascii="Times New Roman" w:hAnsi="Times New Roman" w:cs="Times New Roman"/>
            <w:color w:val="000000" w:themeColor="text1"/>
            <w:sz w:val="24"/>
            <w:szCs w:val="24"/>
          </w:rPr>
          <w:t>Z</w:t>
        </w:r>
        <w:r w:rsidR="00F137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60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 xml:space="preserve">amawiającego </w:t>
        </w:r>
      </w:ins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6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w……………………</w:t>
      </w:r>
      <w:r w:rsidR="00256CEC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6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…………………………………...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6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………..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4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(wskazać dokument</w:t>
      </w:r>
      <w:ins w:id="165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                             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6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lastRenderedPageBreak/>
        <w:t>i właściwą jednostkę redakcyjną dokumentu</w:t>
      </w:r>
      <w:r w:rsidR="00290B01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,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w</w:t>
      </w:r>
      <w:r w:rsidR="008B2ED5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0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 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1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której określono warunki udziału</w:t>
      </w:r>
      <w:ins w:id="172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                                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w postępowaniu)</w:t>
      </w:r>
      <w:r w:rsidR="000303EE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4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,</w:t>
      </w:r>
      <w:r w:rsidR="00093B34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5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polegam</w:t>
      </w:r>
      <w:r w:rsidR="00D531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na za</w:t>
      </w:r>
      <w:r w:rsidR="0075172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sobach następującego/</w:t>
      </w:r>
      <w:r w:rsidR="00D531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ych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podmiotu/ów:</w:t>
      </w:r>
      <w:r w:rsidR="001B201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C7756" w:rsidRPr="00B133A6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8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………………………..</w:t>
      </w:r>
      <w:r w:rsidR="0075172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E022A1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 następującym zakresie</w:t>
      </w:r>
      <w:r w:rsidR="002C1C7B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:</w:t>
      </w:r>
      <w:r w:rsidR="001B201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4609F1" w:rsidRPr="00B133A6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</w:t>
      </w:r>
      <w:r w:rsidR="003B207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…………………………………………………………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(wskazać podmiot i określić odpowiedni zakres dla </w:t>
      </w:r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4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wskazanego 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5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podmiotu). </w:t>
      </w:r>
    </w:p>
    <w:p w:rsidR="00093B34" w:rsidRPr="00B133A6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  <w:rPrChange w:id="19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EB527C" w:rsidRPr="00B133A6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9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9" w:author="uzytkownik" w:date="2021-02-05T10:21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0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0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0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0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B527C" w:rsidRPr="00B133A6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4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5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6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A276E4" w:rsidRPr="00B133A6" w:rsidDel="00B133A6" w:rsidRDefault="00A276E4" w:rsidP="003A48C7">
      <w:pPr>
        <w:rPr>
          <w:del w:id="207" w:author="uzytkownik" w:date="2021-02-05T10:23:00Z"/>
          <w:rFonts w:ascii="Times New Roman" w:hAnsi="Times New Roman" w:cs="Times New Roman"/>
          <w:i/>
          <w:color w:val="000000" w:themeColor="text1"/>
          <w:sz w:val="24"/>
          <w:szCs w:val="24"/>
          <w:rPrChange w:id="208" w:author="uzytkownik" w:date="2021-02-05T10:21:00Z">
            <w:rPr>
              <w:del w:id="209" w:author="uzytkownik" w:date="2021-02-05T10:23:00Z"/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383182" w:rsidRPr="00B133A6" w:rsidDel="00B133A6" w:rsidRDefault="00383182" w:rsidP="003A48C7">
      <w:pPr>
        <w:rPr>
          <w:del w:id="210" w:author="uzytkownik" w:date="2021-02-05T10:23:00Z"/>
          <w:rFonts w:ascii="Times New Roman" w:hAnsi="Times New Roman" w:cs="Times New Roman"/>
          <w:i/>
          <w:color w:val="000000" w:themeColor="text1"/>
          <w:sz w:val="24"/>
          <w:szCs w:val="24"/>
          <w:rPrChange w:id="211" w:author="uzytkownik" w:date="2021-02-05T10:21:00Z">
            <w:rPr>
              <w:del w:id="212" w:author="uzytkownik" w:date="2021-02-05T10:23:00Z"/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383182" w:rsidRPr="00B133A6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B72E97" w:rsidRPr="00B133A6" w:rsidRDefault="009D3147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rPrChange w:id="214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215" w:author="uzytkownik" w:date="2021-02-05T10:22:00Z">
          <w:pPr>
            <w:pStyle w:val="Akapitzlist"/>
            <w:numPr>
              <w:numId w:val="8"/>
            </w:numPr>
            <w:ind w:left="284" w:hanging="284"/>
          </w:pPr>
        </w:pPrChange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16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ins w:id="217" w:author="uzytkownik" w:date="2021-02-05T10:22:00Z"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  <w:del w:id="218" w:author="uzytkownik" w:date="2021-02-05T10:23:00Z">
        <w:r w:rsidRPr="00B133A6" w:rsidDel="00F137A6">
          <w:rPr>
            <w:rFonts w:ascii="Times New Roman" w:hAnsi="Times New Roman" w:cs="Times New Roman"/>
            <w:color w:val="000000" w:themeColor="text1"/>
            <w:sz w:val="24"/>
            <w:szCs w:val="24"/>
            <w:rPrChange w:id="219" w:author="uzytkownik" w:date="2021-02-05T10:21:00Z">
              <w:rPr>
                <w:rFonts w:cs="Arial"/>
                <w:color w:val="000000" w:themeColor="text1"/>
                <w:sz w:val="18"/>
                <w:szCs w:val="18"/>
              </w:rPr>
            </w:rPrChange>
          </w:rPr>
          <w:delText xml:space="preserve"> </w:delText>
        </w:r>
      </w:del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0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w zakresie, w którym każdy z Wykonawców wspólnie ubiegających się o</w:t>
      </w:r>
      <w:r w:rsidR="008B2E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1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 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2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 xml:space="preserve">udzielenie zamówienia wykazuje spełnianie warunków udziału w </w:t>
      </w:r>
      <w:r w:rsidR="00093B34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3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postępowaniu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4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.</w:t>
      </w:r>
    </w:p>
    <w:sectPr w:rsidR="00B72E97" w:rsidRPr="00B133A6" w:rsidSect="009440AD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  <w:sectPrChange w:id="249" w:author="uzytkownik" w:date="2021-02-05T10:25:00Z">
        <w:sectPr w:rsidR="00B72E97" w:rsidRPr="00B133A6" w:rsidSect="009440AD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6F8" w:rsidRDefault="009516F8" w:rsidP="0038231F">
      <w:pPr>
        <w:spacing w:line="240" w:lineRule="auto"/>
      </w:pPr>
      <w:r>
        <w:separator/>
      </w:r>
    </w:p>
  </w:endnote>
  <w:endnote w:type="continuationSeparator" w:id="0">
    <w:p w:rsidR="009516F8" w:rsidRDefault="009516F8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25" w:author="uzytkownik" w:date="2021-02-05T10:24:00Z"/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EndPr/>
    <w:sdtContent>
      <w:customXmlInsRangeEnd w:id="225"/>
      <w:p w:rsidR="00F137A6" w:rsidRPr="00F137A6" w:rsidRDefault="00F137A6">
        <w:pPr>
          <w:pStyle w:val="Stopka"/>
          <w:jc w:val="right"/>
          <w:rPr>
            <w:ins w:id="226" w:author="uzytkownik" w:date="2021-02-05T10:24:00Z"/>
            <w:rFonts w:ascii="Times New Roman" w:eastAsiaTheme="majorEastAsia" w:hAnsi="Times New Roman" w:cs="Times New Roman"/>
            <w:szCs w:val="20"/>
            <w:rPrChange w:id="227" w:author="uzytkownik" w:date="2021-02-05T10:24:00Z">
              <w:rPr>
                <w:ins w:id="228" w:author="uzytkownik" w:date="2021-02-05T10:2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29" w:author="uzytkownik" w:date="2021-02-05T10:24:00Z">
          <w:r w:rsidRPr="00F137A6">
            <w:rPr>
              <w:rFonts w:ascii="Times New Roman" w:eastAsiaTheme="majorEastAsia" w:hAnsi="Times New Roman" w:cs="Times New Roman"/>
              <w:szCs w:val="20"/>
              <w:rPrChange w:id="230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F137A6">
            <w:rPr>
              <w:rFonts w:ascii="Times New Roman" w:eastAsiaTheme="minorEastAsia" w:hAnsi="Times New Roman" w:cs="Times New Roman"/>
              <w:szCs w:val="20"/>
              <w:rPrChange w:id="231" w:author="uzytkownik" w:date="2021-02-05T10:2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F137A6">
            <w:rPr>
              <w:rFonts w:ascii="Times New Roman" w:hAnsi="Times New Roman" w:cs="Times New Roman"/>
              <w:szCs w:val="20"/>
              <w:rPrChange w:id="232" w:author="uzytkownik" w:date="2021-02-05T10:24:00Z">
                <w:rPr/>
              </w:rPrChange>
            </w:rPr>
            <w:instrText>PAGE    \* MERGEFORMAT</w:instrText>
          </w:r>
          <w:r w:rsidRPr="00F137A6">
            <w:rPr>
              <w:rFonts w:ascii="Times New Roman" w:eastAsiaTheme="minorEastAsia" w:hAnsi="Times New Roman" w:cs="Times New Roman"/>
              <w:szCs w:val="20"/>
              <w:rPrChange w:id="233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9F142E" w:rsidRPr="009F142E">
          <w:rPr>
            <w:rFonts w:ascii="Times New Roman" w:eastAsiaTheme="majorEastAsia" w:hAnsi="Times New Roman" w:cs="Times New Roman"/>
            <w:noProof/>
            <w:szCs w:val="20"/>
          </w:rPr>
          <w:t>2</w:t>
        </w:r>
        <w:ins w:id="234" w:author="uzytkownik" w:date="2021-02-05T10:24:00Z">
          <w:r w:rsidRPr="00F137A6">
            <w:rPr>
              <w:rFonts w:ascii="Times New Roman" w:eastAsiaTheme="majorEastAsia" w:hAnsi="Times New Roman" w:cs="Times New Roman"/>
              <w:szCs w:val="20"/>
              <w:rPrChange w:id="235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36" w:author="uzytkownik" w:date="2021-02-05T10:24:00Z"/>
    </w:sdtContent>
  </w:sdt>
  <w:customXmlInsRangeEnd w:id="236"/>
  <w:p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37" w:author="uzytkownik" w:date="2021-02-05T10:25:00Z"/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EndPr/>
    <w:sdtContent>
      <w:customXmlInsRangeEnd w:id="237"/>
      <w:p w:rsidR="00F137A6" w:rsidRPr="00F137A6" w:rsidRDefault="00F137A6">
        <w:pPr>
          <w:pStyle w:val="Stopka"/>
          <w:jc w:val="right"/>
          <w:rPr>
            <w:ins w:id="238" w:author="uzytkownik" w:date="2021-02-05T10:25:00Z"/>
            <w:rFonts w:ascii="Times New Roman" w:eastAsiaTheme="majorEastAsia" w:hAnsi="Times New Roman" w:cs="Times New Roman"/>
            <w:szCs w:val="20"/>
            <w:rPrChange w:id="239" w:author="uzytkownik" w:date="2021-02-05T10:25:00Z">
              <w:rPr>
                <w:ins w:id="240" w:author="uzytkownik" w:date="2021-02-05T10:25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41" w:author="uzytkownik" w:date="2021-02-05T10:25:00Z">
          <w:r w:rsidRPr="00F137A6">
            <w:rPr>
              <w:rFonts w:ascii="Times New Roman" w:eastAsiaTheme="majorEastAsia" w:hAnsi="Times New Roman" w:cs="Times New Roman"/>
              <w:szCs w:val="20"/>
              <w:rPrChange w:id="242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F137A6">
            <w:rPr>
              <w:rFonts w:ascii="Times New Roman" w:eastAsiaTheme="minorEastAsia" w:hAnsi="Times New Roman" w:cs="Times New Roman"/>
              <w:szCs w:val="20"/>
              <w:rPrChange w:id="243" w:author="uzytkownik" w:date="2021-02-05T10:25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F137A6">
            <w:rPr>
              <w:rFonts w:ascii="Times New Roman" w:hAnsi="Times New Roman" w:cs="Times New Roman"/>
              <w:szCs w:val="20"/>
              <w:rPrChange w:id="244" w:author="uzytkownik" w:date="2021-02-05T10:25:00Z">
                <w:rPr/>
              </w:rPrChange>
            </w:rPr>
            <w:instrText>PAGE    \* MERGEFORMAT</w:instrText>
          </w:r>
          <w:r w:rsidRPr="00F137A6">
            <w:rPr>
              <w:rFonts w:ascii="Times New Roman" w:eastAsiaTheme="minorEastAsia" w:hAnsi="Times New Roman" w:cs="Times New Roman"/>
              <w:szCs w:val="20"/>
              <w:rPrChange w:id="245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9F142E" w:rsidRPr="009F142E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246" w:author="uzytkownik" w:date="2021-02-05T10:25:00Z">
          <w:r w:rsidRPr="00F137A6">
            <w:rPr>
              <w:rFonts w:ascii="Times New Roman" w:eastAsiaTheme="majorEastAsia" w:hAnsi="Times New Roman" w:cs="Times New Roman"/>
              <w:szCs w:val="20"/>
              <w:rPrChange w:id="247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48" w:author="uzytkownik" w:date="2021-02-05T10:25:00Z"/>
    </w:sdtContent>
  </w:sdt>
  <w:customXmlInsRangeEnd w:id="248"/>
  <w:p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6F8" w:rsidRDefault="009516F8" w:rsidP="0038231F">
      <w:pPr>
        <w:spacing w:line="240" w:lineRule="auto"/>
      </w:pPr>
      <w:r>
        <w:separator/>
      </w:r>
    </w:p>
  </w:footnote>
  <w:footnote w:type="continuationSeparator" w:id="0">
    <w:p w:rsidR="009516F8" w:rsidRDefault="009516F8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  <w15:person w15:author="Maria Chlap">
    <w15:presenceInfo w15:providerId="AD" w15:userId="S-1-5-21-1953886368-3536338927-2566738513-31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3EA"/>
    <w:rsid w:val="00012FB6"/>
    <w:rsid w:val="00015B98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321FD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1726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56856"/>
    <w:rsid w:val="005641F0"/>
    <w:rsid w:val="00595D05"/>
    <w:rsid w:val="005B0D86"/>
    <w:rsid w:val="005C39CA"/>
    <w:rsid w:val="005E0800"/>
    <w:rsid w:val="005E176A"/>
    <w:rsid w:val="005E3E63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560B"/>
    <w:rsid w:val="00740897"/>
    <w:rsid w:val="00746532"/>
    <w:rsid w:val="00751725"/>
    <w:rsid w:val="00756C8F"/>
    <w:rsid w:val="007840F2"/>
    <w:rsid w:val="007936D6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82A7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34E02"/>
    <w:rsid w:val="00940519"/>
    <w:rsid w:val="009440AD"/>
    <w:rsid w:val="009440B7"/>
    <w:rsid w:val="009516F8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9F142E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90E42"/>
    <w:rsid w:val="00B9531E"/>
    <w:rsid w:val="00B9679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5641C"/>
    <w:rsid w:val="00C57DEB"/>
    <w:rsid w:val="00C714C4"/>
    <w:rsid w:val="00C736FC"/>
    <w:rsid w:val="00C81012"/>
    <w:rsid w:val="00C86AEE"/>
    <w:rsid w:val="00CA288A"/>
    <w:rsid w:val="00CD5A2C"/>
    <w:rsid w:val="00CD68CD"/>
    <w:rsid w:val="00CE1F81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60A47-7A0B-4387-AAEB-A61E45D3D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 Chlap</cp:lastModifiedBy>
  <cp:revision>58</cp:revision>
  <cp:lastPrinted>2021-04-20T08:00:00Z</cp:lastPrinted>
  <dcterms:created xsi:type="dcterms:W3CDTF">2019-09-09T06:25:00Z</dcterms:created>
  <dcterms:modified xsi:type="dcterms:W3CDTF">2023-06-02T09:33:00Z</dcterms:modified>
</cp:coreProperties>
</file>